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516141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9816AD">
              <w:t>release</w:t>
            </w:r>
            <w:r w:rsidR="00AF2AE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DB2798">
        <w:tc>
          <w:tcPr>
            <w:tcW w:w="2689" w:type="dxa"/>
          </w:tcPr>
          <w:p w14:paraId="1A72A309" w14:textId="2F222766" w:rsidR="00357C5E" w:rsidRDefault="00AF2AEC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>
              <w:rPr>
                <w:rFonts w:eastAsia="Times New Roman" w:cstheme="minorHAnsi"/>
                <w:color w:val="213430"/>
                <w:lang w:eastAsia="en-AU"/>
              </w:rPr>
              <w:t>20</w:t>
            </w:r>
            <w:r w:rsidR="00167ADF">
              <w:rPr>
                <w:rFonts w:eastAsia="Times New Roman" w:cstheme="minorHAnsi"/>
                <w:color w:val="213430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0E86213E" w:rsidR="00357C5E" w:rsidRDefault="0002402E" w:rsidP="00357C5E">
            <w:pPr>
              <w:pStyle w:val="SIComponentTitle"/>
            </w:pPr>
            <w:r>
              <w:t xml:space="preserve">Open and wash </w:t>
            </w:r>
            <w:r w:rsidR="00C64EF5">
              <w:t>rumen</w:t>
            </w:r>
          </w:p>
        </w:tc>
      </w:tr>
      <w:tr w:rsidR="00320155" w14:paraId="2D165FAF" w14:textId="77777777" w:rsidTr="00DB2798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CF90CA0" w14:textId="69E38922" w:rsidR="00237C56" w:rsidRPr="00237C56" w:rsidRDefault="00237C56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37C56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empty, clean and prepare the </w:t>
            </w:r>
            <w:r w:rsidR="00643F3D">
              <w:rPr>
                <w:rStyle w:val="SITempText-Green"/>
                <w:color w:val="000000" w:themeColor="text1"/>
                <w:sz w:val="20"/>
              </w:rPr>
              <w:t>rumen</w:t>
            </w:r>
            <w:r w:rsidRPr="00237C56">
              <w:rPr>
                <w:rStyle w:val="SITempText-Green"/>
                <w:color w:val="000000" w:themeColor="text1"/>
                <w:sz w:val="20"/>
              </w:rPr>
              <w:t xml:space="preserve"> for further processing.</w:t>
            </w:r>
          </w:p>
          <w:p w14:paraId="4289CE8A" w14:textId="3CC2D9F4" w:rsidR="00237C56" w:rsidRPr="00237C56" w:rsidRDefault="00AF2AEC" w:rsidP="00237C5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643F3D">
              <w:t>a meat processing</w:t>
            </w:r>
            <w:r w:rsidR="00586C01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237C56" w:rsidRPr="00237C56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D026024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0747C7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14CF0BC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F1C26E9" w:rsidR="00586C01" w:rsidRDefault="00586C01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AF2AEC" w14:paraId="5F2132B2" w14:textId="77777777" w:rsidTr="00DB2798">
        <w:trPr>
          <w:trHeight w:val="503"/>
        </w:trPr>
        <w:tc>
          <w:tcPr>
            <w:tcW w:w="2689" w:type="dxa"/>
          </w:tcPr>
          <w:p w14:paraId="200766C1" w14:textId="5870BBEF" w:rsidR="00AF2AEC" w:rsidRPr="00715042" w:rsidRDefault="00AF2AEC" w:rsidP="009D2086">
            <w:pPr>
              <w:pStyle w:val="SIText-Bold"/>
            </w:pPr>
            <w:r w:rsidRPr="003A5606">
              <w:t>Pre</w:t>
            </w:r>
            <w:r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77E69AB6" w:rsidR="00AF2AEC" w:rsidRPr="007A5DD5" w:rsidRDefault="00AF2AEC" w:rsidP="00AF2AEC">
            <w:pPr>
              <w:pStyle w:val="SIText"/>
            </w:pPr>
            <w:r w:rsidRPr="00216064">
              <w:t>AMPWHS2</w:t>
            </w:r>
            <w:r>
              <w:t xml:space="preserve">01 </w:t>
            </w:r>
            <w:r w:rsidRPr="00FB7A5B">
              <w:t>Sharpen and handle knives safely</w:t>
            </w:r>
          </w:p>
        </w:tc>
      </w:tr>
      <w:tr w:rsidR="00AF2AEC" w14:paraId="66BDAD2D" w14:textId="77777777" w:rsidTr="00DB2798">
        <w:tc>
          <w:tcPr>
            <w:tcW w:w="2689" w:type="dxa"/>
          </w:tcPr>
          <w:p w14:paraId="0C734B63" w14:textId="6083E29D" w:rsidR="00AF2AEC" w:rsidRDefault="00AF2AEC" w:rsidP="00AF2AEC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36F2BFBA" w:rsidR="00AF2AEC" w:rsidRDefault="000747C7" w:rsidP="00AF2AEC">
            <w:pPr>
              <w:pStyle w:val="SIText"/>
            </w:pPr>
            <w:r>
              <w:t>Offal Processing (OFF)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F2AEC" w14:paraId="60823474" w14:textId="77777777" w:rsidTr="00EA26F1">
        <w:tc>
          <w:tcPr>
            <w:tcW w:w="2689" w:type="dxa"/>
          </w:tcPr>
          <w:p w14:paraId="6D3AAF30" w14:textId="77777777" w:rsidR="00AF2AEC" w:rsidRDefault="00AF2AEC" w:rsidP="00EA26F1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7F5FB4C0" w14:textId="454882A7" w:rsidR="00AF2AEC" w:rsidRDefault="00AF2AEC" w:rsidP="00EA26F1">
            <w:pPr>
              <w:pStyle w:val="SIText"/>
            </w:pPr>
            <w:r>
              <w:t xml:space="preserve">1.1 Identify work instruction and specifications for processing </w:t>
            </w:r>
            <w:r w:rsidR="00643F3D">
              <w:t>rumen</w:t>
            </w:r>
          </w:p>
          <w:p w14:paraId="15A634BF" w14:textId="5C1707D1" w:rsidR="00AF2AEC" w:rsidRDefault="00AF2AEC" w:rsidP="00EA26F1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1AEF1195" w14:textId="19409D56" w:rsidR="00AF2AEC" w:rsidRDefault="00AF2AEC" w:rsidP="00EA26F1">
            <w:pPr>
              <w:pStyle w:val="SIText"/>
            </w:pPr>
            <w:r>
              <w:t>1.</w:t>
            </w:r>
            <w:r w:rsidR="00586C01">
              <w:t xml:space="preserve">3 </w:t>
            </w:r>
            <w:r>
              <w:t xml:space="preserve">Identify hygiene and </w:t>
            </w:r>
            <w:r w:rsidR="001F35F7">
              <w:t>sanitation</w:t>
            </w:r>
            <w:r>
              <w:t xml:space="preserve"> requirements for the work area</w:t>
            </w:r>
          </w:p>
        </w:tc>
      </w:tr>
      <w:tr w:rsidR="003A6068" w14:paraId="1915290A" w14:textId="77777777" w:rsidTr="000F31BE">
        <w:tc>
          <w:tcPr>
            <w:tcW w:w="2689" w:type="dxa"/>
          </w:tcPr>
          <w:p w14:paraId="4CA92DE3" w14:textId="4AB5FFF2" w:rsidR="003A6068" w:rsidRDefault="00AF2AEC" w:rsidP="003A6068">
            <w:pPr>
              <w:pStyle w:val="SIText"/>
            </w:pPr>
            <w:r>
              <w:t>2</w:t>
            </w:r>
            <w:r w:rsidR="003A6068">
              <w:t xml:space="preserve">. Open </w:t>
            </w:r>
            <w:r>
              <w:t xml:space="preserve">and </w:t>
            </w:r>
            <w:r w:rsidR="00EB7C78">
              <w:t xml:space="preserve">flush </w:t>
            </w:r>
            <w:r w:rsidR="00643F3D">
              <w:t>rumen</w:t>
            </w:r>
          </w:p>
        </w:tc>
        <w:tc>
          <w:tcPr>
            <w:tcW w:w="6327" w:type="dxa"/>
          </w:tcPr>
          <w:p w14:paraId="28E73D19" w14:textId="59B97FF3" w:rsidR="00AF2AEC" w:rsidRDefault="00AF2AEC" w:rsidP="003A6068">
            <w:pPr>
              <w:pStyle w:val="SIText"/>
            </w:pPr>
            <w:r>
              <w:t>2</w:t>
            </w:r>
            <w:r w:rsidR="003A6068">
              <w:t xml:space="preserve">.1 </w:t>
            </w:r>
            <w:r>
              <w:t xml:space="preserve">Open </w:t>
            </w:r>
            <w:r w:rsidR="00643F3D">
              <w:t>rumen</w:t>
            </w:r>
            <w:r>
              <w:t xml:space="preserve"> to ensure </w:t>
            </w:r>
            <w:r w:rsidR="00643F3D">
              <w:t>rumen</w:t>
            </w:r>
            <w:r>
              <w:t xml:space="preserve"> products remain intact</w:t>
            </w:r>
            <w:r w:rsidR="00EA39C0">
              <w:t>,</w:t>
            </w:r>
            <w:r>
              <w:t xml:space="preserve"> following workplace requirements</w:t>
            </w:r>
          </w:p>
          <w:p w14:paraId="1C2FEE80" w14:textId="124B632D" w:rsidR="003A6068" w:rsidRDefault="00AF2AEC" w:rsidP="003A6068">
            <w:pPr>
              <w:pStyle w:val="SIText"/>
            </w:pPr>
            <w:r>
              <w:t xml:space="preserve">2.2 Empty </w:t>
            </w:r>
            <w:r w:rsidR="00643F3D">
              <w:t>rumen</w:t>
            </w:r>
            <w:r>
              <w:t xml:space="preserve"> of any contents</w:t>
            </w:r>
          </w:p>
          <w:p w14:paraId="11523057" w14:textId="4328B823" w:rsidR="00AF2AEC" w:rsidRDefault="00AF2AEC" w:rsidP="003A6068">
            <w:pPr>
              <w:pStyle w:val="SIText"/>
            </w:pPr>
            <w:r>
              <w:t>2</w:t>
            </w:r>
            <w:r w:rsidR="003A6068">
              <w:t xml:space="preserve">.3 </w:t>
            </w:r>
            <w:r w:rsidR="00EB7C78">
              <w:t>Flush</w:t>
            </w:r>
            <w:r w:rsidR="00586C01">
              <w:t xml:space="preserve"> </w:t>
            </w:r>
            <w:r w:rsidR="00643F3D">
              <w:t>rumen</w:t>
            </w:r>
            <w:r w:rsidR="00586C01">
              <w:t xml:space="preserve"> following workplace requirements</w:t>
            </w:r>
          </w:p>
        </w:tc>
      </w:tr>
    </w:tbl>
    <w:p w14:paraId="3842E8FE" w14:textId="77777777" w:rsidR="003E0D1F" w:rsidRDefault="003E0D1F" w:rsidP="003E0D1F">
      <w:pPr>
        <w:rPr>
          <w:ins w:id="0" w:author="Jenni Oldfield" w:date="2025-11-12T14:48:00Z" w16du:dateUtc="2025-11-12T03:48:00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E0D1F" w:rsidRPr="00C32CE5" w:rsidDel="00706AC2" w14:paraId="3DCA14BB" w14:textId="062793CB" w:rsidTr="0020652E">
        <w:trPr>
          <w:ins w:id="1" w:author="Jenni Oldfield" w:date="2025-11-12T14:48:00Z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13495" w14:textId="6648CE9C" w:rsidR="003E0D1F" w:rsidRPr="00C32CE5" w:rsidDel="00706AC2" w:rsidRDefault="003E0D1F" w:rsidP="0020652E">
            <w:pPr>
              <w:spacing w:after="160" w:line="259" w:lineRule="auto"/>
              <w:rPr>
                <w:ins w:id="2" w:author="Jenni Oldfield" w:date="2025-11-12T14:48:00Z" w16du:dateUtc="2025-11-12T03:48:00Z"/>
                <w:moveFrom w:id="3" w:author="Lucinda O'Brien" w:date="2025-11-13T10:30:00Z" w16du:dateUtc="2025-11-12T23:30:00Z"/>
                <w:b/>
              </w:rPr>
            </w:pPr>
            <w:moveFromRangeStart w:id="4" w:author="Lucinda O'Brien" w:date="2025-11-13T10:30:00Z" w:name="move213922226"/>
            <w:moveFrom w:id="5" w:author="Lucinda O'Brien" w:date="2025-11-13T10:30:00Z" w16du:dateUtc="2025-11-12T23:30:00Z">
              <w:ins w:id="6" w:author="Jenni Oldfield" w:date="2025-11-12T14:48:00Z" w16du:dateUtc="2025-11-12T03:48:00Z">
                <w:r w:rsidRPr="00C32CE5" w:rsidDel="00706AC2">
                  <w:rPr>
                    <w:b/>
                  </w:rPr>
                  <w:t xml:space="preserve">Range </w:t>
                </w:r>
                <w:r w:rsidDel="00706AC2">
                  <w:rPr>
                    <w:b/>
                  </w:rPr>
                  <w:t>o</w:t>
                </w:r>
                <w:r w:rsidRPr="00C32CE5" w:rsidDel="00706AC2">
                  <w:rPr>
                    <w:b/>
                  </w:rPr>
                  <w:t>f Conditions</w:t>
                </w:r>
              </w:ins>
            </w:moveFrom>
          </w:p>
          <w:p w14:paraId="357B2FF1" w14:textId="23FF2576" w:rsidR="003E0D1F" w:rsidRPr="002D6693" w:rsidDel="00706AC2" w:rsidRDefault="003E0D1F" w:rsidP="0020652E">
            <w:pPr>
              <w:pStyle w:val="SIText-Italics"/>
              <w:rPr>
                <w:ins w:id="7" w:author="Jenni Oldfield" w:date="2025-11-12T14:48:00Z" w16du:dateUtc="2025-11-12T03:48:00Z"/>
                <w:moveFrom w:id="8" w:author="Lucinda O'Brien" w:date="2025-11-13T10:30:00Z" w16du:dateUtc="2025-11-12T23:30:00Z"/>
              </w:rPr>
            </w:pPr>
            <w:moveFrom w:id="9" w:author="Lucinda O'Brien" w:date="2025-11-13T10:30:00Z" w16du:dateUtc="2025-11-12T23:30:00Z">
              <w:ins w:id="10" w:author="Jenni Oldfield" w:date="2025-11-12T14:48:00Z" w16du:dateUtc="2025-11-12T03:48:00Z">
                <w:r w:rsidRPr="002D6693" w:rsidDel="00706AC2">
                  <w:t xml:space="preserve">This section specifies different work environments and conditions </w:t>
                </w:r>
                <w:r w:rsidDel="00706AC2">
                  <w:t>in which the task may be performed</w:t>
                </w:r>
                <w:r w:rsidRPr="002D6693" w:rsidDel="00706AC2">
                  <w:t xml:space="preserve">. </w:t>
                </w:r>
              </w:ins>
            </w:moveFrom>
          </w:p>
          <w:p w14:paraId="51EAF51C" w14:textId="2CD86F03" w:rsidR="003E0D1F" w:rsidRPr="00C32CE5" w:rsidDel="00706AC2" w:rsidRDefault="003E0D1F" w:rsidP="0020652E">
            <w:pPr>
              <w:pStyle w:val="SIText-Italics"/>
              <w:rPr>
                <w:ins w:id="11" w:author="Jenni Oldfield" w:date="2025-11-12T14:48:00Z" w16du:dateUtc="2025-11-12T03:48:00Z"/>
                <w:moveFrom w:id="12" w:author="Lucinda O'Brien" w:date="2025-11-13T10:30:00Z" w16du:dateUtc="2025-11-12T23:30:00Z"/>
              </w:rPr>
            </w:pPr>
            <w:moveFrom w:id="13" w:author="Lucinda O'Brien" w:date="2025-11-13T10:30:00Z" w16du:dateUtc="2025-11-12T23:30:00Z">
              <w:ins w:id="14" w:author="Jenni Oldfield" w:date="2025-11-12T14:48:00Z" w16du:dateUtc="2025-11-12T03:48:00Z">
                <w:r w:rsidRPr="002D6693" w:rsidDel="00706AC2">
                  <w:t xml:space="preserve">This unit must be delivered in one of the following </w:t>
                </w:r>
                <w:r w:rsidDel="00706AC2">
                  <w:t>registered meat processing wor</w:t>
                </w:r>
                <w:r w:rsidRPr="002D6693" w:rsidDel="00706AC2">
                  <w:t>k environments.</w:t>
                </w:r>
              </w:ins>
            </w:moveFrom>
          </w:p>
        </w:tc>
      </w:tr>
      <w:tr w:rsidR="003E0D1F" w:rsidRPr="00C32CE5" w:rsidDel="00706AC2" w14:paraId="721BCA27" w14:textId="2A9F5077" w:rsidTr="0020652E">
        <w:trPr>
          <w:ins w:id="15" w:author="Jenni Oldfield" w:date="2025-11-12T14:4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A1072" w14:textId="1C06D275" w:rsidR="003E0D1F" w:rsidRPr="00C32CE5" w:rsidDel="00706AC2" w:rsidRDefault="003E0D1F" w:rsidP="0020652E">
            <w:pPr>
              <w:pStyle w:val="SIText"/>
              <w:rPr>
                <w:ins w:id="16" w:author="Jenni Oldfield" w:date="2025-11-12T14:48:00Z" w16du:dateUtc="2025-11-12T03:48:00Z"/>
                <w:moveFrom w:id="17" w:author="Lucinda O'Brien" w:date="2025-11-13T10:30:00Z" w16du:dateUtc="2025-11-12T23:30:00Z"/>
              </w:rPr>
            </w:pPr>
            <w:moveFrom w:id="18" w:author="Lucinda O'Brien" w:date="2025-11-13T10:30:00Z" w16du:dateUtc="2025-11-12T23:30:00Z">
              <w:ins w:id="19" w:author="Jenni Oldfield" w:date="2025-11-12T14:48:00Z" w16du:dateUtc="2025-11-12T03:48:00Z">
                <w:r w:rsidRPr="00C32CE5" w:rsidDel="00706AC2">
                  <w:t>Micro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95F8" w14:textId="2AFE583A" w:rsidR="003E0D1F" w:rsidRPr="00C32CE5" w:rsidDel="00706AC2" w:rsidRDefault="003E0D1F" w:rsidP="0020652E">
            <w:pPr>
              <w:pStyle w:val="SIBulletList1"/>
              <w:rPr>
                <w:ins w:id="20" w:author="Jenni Oldfield" w:date="2025-11-12T14:48:00Z" w16du:dateUtc="2025-11-12T03:48:00Z"/>
                <w:moveFrom w:id="21" w:author="Lucinda O'Brien" w:date="2025-11-13T10:30:00Z" w16du:dateUtc="2025-11-12T23:30:00Z"/>
              </w:rPr>
            </w:pPr>
            <w:moveFrom w:id="22" w:author="Lucinda O'Brien" w:date="2025-11-13T10:30:00Z" w16du:dateUtc="2025-11-12T23:30:00Z">
              <w:ins w:id="23" w:author="Jenni Oldfield" w:date="2025-11-12T14:48:00Z" w16du:dateUtc="2025-11-12T03:48:00Z">
                <w:r w:rsidRPr="00C32CE5" w:rsidDel="00706AC2">
                  <w:t xml:space="preserve">operating fewer than four days a week with a small throughput for one or more, small or large, species, or </w:t>
                </w:r>
              </w:ins>
            </w:moveFrom>
          </w:p>
          <w:p w14:paraId="1677198C" w14:textId="53276D77" w:rsidR="003E0D1F" w:rsidRPr="00C32CE5" w:rsidDel="00706AC2" w:rsidRDefault="003E0D1F" w:rsidP="0020652E">
            <w:pPr>
              <w:pStyle w:val="SIBulletList1"/>
              <w:rPr>
                <w:ins w:id="24" w:author="Jenni Oldfield" w:date="2025-11-12T14:48:00Z" w16du:dateUtc="2025-11-12T03:48:00Z"/>
                <w:moveFrom w:id="25" w:author="Lucinda O'Brien" w:date="2025-11-13T10:30:00Z" w16du:dateUtc="2025-11-12T23:30:00Z"/>
                <w:i/>
              </w:rPr>
            </w:pPr>
            <w:moveFrom w:id="26" w:author="Lucinda O'Brien" w:date="2025-11-13T10:30:00Z" w16du:dateUtc="2025-11-12T23:30:00Z">
              <w:ins w:id="27" w:author="Jenni Oldfield" w:date="2025-11-12T14:48:00Z" w16du:dateUtc="2025-11-12T03:48:00Z">
                <w:r w:rsidRPr="00C32CE5" w:rsidDel="00706AC2">
                  <w:t>employing fewer than four workers on the processing floor</w:t>
                </w:r>
              </w:ins>
            </w:moveFrom>
          </w:p>
        </w:tc>
      </w:tr>
      <w:tr w:rsidR="003E0D1F" w:rsidRPr="00C32CE5" w:rsidDel="00706AC2" w14:paraId="63C95A60" w14:textId="421A4C45" w:rsidTr="0020652E">
        <w:trPr>
          <w:ins w:id="28" w:author="Jenni Oldfield" w:date="2025-11-12T14:48:00Z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2026" w14:textId="4355C0C3" w:rsidR="003E0D1F" w:rsidRPr="00C32CE5" w:rsidDel="00706AC2" w:rsidRDefault="003E0D1F" w:rsidP="0020652E">
            <w:pPr>
              <w:pStyle w:val="SIText"/>
              <w:rPr>
                <w:ins w:id="29" w:author="Jenni Oldfield" w:date="2025-11-12T14:48:00Z" w16du:dateUtc="2025-11-12T03:48:00Z"/>
                <w:moveFrom w:id="30" w:author="Lucinda O'Brien" w:date="2025-11-13T10:30:00Z" w16du:dateUtc="2025-11-12T23:30:00Z"/>
              </w:rPr>
            </w:pPr>
            <w:moveFrom w:id="31" w:author="Lucinda O'Brien" w:date="2025-11-13T10:30:00Z" w16du:dateUtc="2025-11-12T23:30:00Z">
              <w:ins w:id="32" w:author="Jenni Oldfield" w:date="2025-11-12T14:48:00Z" w16du:dateUtc="2025-11-12T03:48:00Z">
                <w:r w:rsidRPr="00C32CE5" w:rsidDel="00706AC2">
                  <w:t>Larger meat processing premises</w:t>
                </w:r>
              </w:ins>
            </w:moveFrom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90D87" w14:textId="23FB9CB9" w:rsidR="003E0D1F" w:rsidRPr="00C32CE5" w:rsidDel="00706AC2" w:rsidRDefault="003E0D1F" w:rsidP="0020652E">
            <w:pPr>
              <w:pStyle w:val="SIBulletList1"/>
              <w:rPr>
                <w:ins w:id="33" w:author="Jenni Oldfield" w:date="2025-11-12T14:48:00Z" w16du:dateUtc="2025-11-12T03:48:00Z"/>
                <w:moveFrom w:id="34" w:author="Lucinda O'Brien" w:date="2025-11-13T10:30:00Z" w16du:dateUtc="2025-11-12T23:30:00Z"/>
              </w:rPr>
            </w:pPr>
            <w:moveFrom w:id="35" w:author="Lucinda O'Brien" w:date="2025-11-13T10:30:00Z" w16du:dateUtc="2025-11-12T23:30:00Z">
              <w:ins w:id="36" w:author="Jenni Oldfield" w:date="2025-11-12T14:48:00Z" w16du:dateUtc="2025-11-12T03:48:00Z">
                <w:r w:rsidRPr="00C32CE5" w:rsidDel="00706AC2">
                  <w:t xml:space="preserve">operating more than four days a week with a throughput for one or more, small or large, species, or </w:t>
                </w:r>
              </w:ins>
            </w:moveFrom>
          </w:p>
          <w:p w14:paraId="75589E99" w14:textId="625DC34D" w:rsidR="003E0D1F" w:rsidRPr="00C32CE5" w:rsidDel="00706AC2" w:rsidRDefault="003E0D1F" w:rsidP="0020652E">
            <w:pPr>
              <w:pStyle w:val="SIBulletList1"/>
              <w:rPr>
                <w:ins w:id="37" w:author="Jenni Oldfield" w:date="2025-11-12T14:48:00Z" w16du:dateUtc="2025-11-12T03:48:00Z"/>
                <w:moveFrom w:id="38" w:author="Lucinda O'Brien" w:date="2025-11-13T10:30:00Z" w16du:dateUtc="2025-11-12T23:30:00Z"/>
              </w:rPr>
            </w:pPr>
            <w:moveFrom w:id="39" w:author="Lucinda O'Brien" w:date="2025-11-13T10:30:00Z" w16du:dateUtc="2025-11-12T23:30:00Z">
              <w:ins w:id="40" w:author="Jenni Oldfield" w:date="2025-11-12T14:48:00Z" w16du:dateUtc="2025-11-12T03:48:00Z">
                <w:r w:rsidRPr="00C32CE5" w:rsidDel="00706AC2">
                  <w:t>employing more than four workers on the processing floor</w:t>
                </w:r>
              </w:ins>
            </w:moveFrom>
          </w:p>
        </w:tc>
      </w:tr>
      <w:moveFromRangeEnd w:id="4"/>
    </w:tbl>
    <w:p w14:paraId="23E1BE2D" w14:textId="77777777" w:rsidR="003E0D1F" w:rsidRDefault="003E0D1F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F2AEC" w14:paraId="09B26D8C" w14:textId="77777777" w:rsidTr="000F31BE">
        <w:tc>
          <w:tcPr>
            <w:tcW w:w="2689" w:type="dxa"/>
          </w:tcPr>
          <w:p w14:paraId="1FBD352F" w14:textId="4F086018" w:rsidR="00AF2AEC" w:rsidRPr="00042300" w:rsidRDefault="00AF2AEC" w:rsidP="00AF2AEC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F5B4B4B" w:rsidR="00AF2AEC" w:rsidRPr="00042300" w:rsidRDefault="00AF2AEC" w:rsidP="00AF2AEC">
            <w:pPr>
              <w:pStyle w:val="SIBulletList1"/>
            </w:pPr>
            <w:r>
              <w:t>Interpret key elements of workplace requirements for task</w:t>
            </w:r>
          </w:p>
        </w:tc>
      </w:tr>
      <w:tr w:rsidR="00AF2AEC" w14:paraId="44C5474C" w14:textId="77777777" w:rsidTr="000F31BE">
        <w:tc>
          <w:tcPr>
            <w:tcW w:w="2689" w:type="dxa"/>
          </w:tcPr>
          <w:p w14:paraId="577F0A9B" w14:textId="3C64362B" w:rsidR="00AF2AEC" w:rsidRPr="00042300" w:rsidRDefault="00AF2AEC" w:rsidP="00AF2AE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BE0E558" w14:textId="77777777" w:rsidR="00AF2AEC" w:rsidRDefault="00AF2AEC" w:rsidP="00AF2AEC">
            <w:pPr>
              <w:pStyle w:val="SIBulletList1"/>
            </w:pPr>
            <w:r>
              <w:t>Interact with team members</w:t>
            </w:r>
            <w:r w:rsidR="000747C7">
              <w:t xml:space="preserve"> and/or supervisor</w:t>
            </w:r>
            <w:r>
              <w:t xml:space="preserve"> to ensure flow of work is maintained</w:t>
            </w:r>
          </w:p>
          <w:p w14:paraId="3FC6B2C7" w14:textId="27319D20" w:rsidR="000747C7" w:rsidRPr="00042300" w:rsidRDefault="000747C7" w:rsidP="00AF2AEC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>
      <w:pPr>
        <w:rPr>
          <w:ins w:id="41" w:author="Lucinda O'Brien" w:date="2025-11-13T10:30:00Z" w16du:dateUtc="2025-11-12T23:30:00Z"/>
        </w:rPr>
      </w:pPr>
    </w:p>
    <w:tbl>
      <w:tblPr>
        <w:tblStyle w:val="TableGrid"/>
        <w:tblpPr w:leftFromText="180" w:rightFromText="180" w:vertAnchor="text" w:horzAnchor="margin" w:tblpY="82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706AC2" w:rsidRPr="00C32CE5" w14:paraId="6FCC077C" w14:textId="77777777" w:rsidTr="00706AC2"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CD11B" w14:textId="77777777" w:rsidR="00706AC2" w:rsidRPr="00C32CE5" w:rsidRDefault="00706AC2" w:rsidP="00706AC2">
            <w:pPr>
              <w:spacing w:after="160" w:line="259" w:lineRule="auto"/>
              <w:rPr>
                <w:moveTo w:id="42" w:author="Lucinda O'Brien" w:date="2025-11-13T10:30:00Z" w16du:dateUtc="2025-11-12T23:30:00Z"/>
                <w:b/>
              </w:rPr>
            </w:pPr>
            <w:moveToRangeStart w:id="43" w:author="Lucinda O'Brien" w:date="2025-11-13T10:30:00Z" w:name="move213922226"/>
            <w:moveTo w:id="44" w:author="Lucinda O'Brien" w:date="2025-11-13T10:30:00Z" w16du:dateUtc="2025-11-12T23:30:00Z">
              <w:r w:rsidRPr="00C32CE5">
                <w:rPr>
                  <w:b/>
                </w:rPr>
                <w:t xml:space="preserve">Range </w:t>
              </w:r>
              <w:r>
                <w:rPr>
                  <w:b/>
                </w:rPr>
                <w:t>o</w:t>
              </w:r>
              <w:r w:rsidRPr="00C32CE5">
                <w:rPr>
                  <w:b/>
                </w:rPr>
                <w:t>f Conditions</w:t>
              </w:r>
            </w:moveTo>
          </w:p>
          <w:p w14:paraId="691EAAB5" w14:textId="77777777" w:rsidR="00706AC2" w:rsidRPr="002D6693" w:rsidRDefault="00706AC2" w:rsidP="00706AC2">
            <w:pPr>
              <w:pStyle w:val="SIText-Italics"/>
              <w:rPr>
                <w:moveTo w:id="45" w:author="Lucinda O'Brien" w:date="2025-11-13T10:30:00Z" w16du:dateUtc="2025-11-12T23:30:00Z"/>
              </w:rPr>
            </w:pPr>
            <w:moveTo w:id="46" w:author="Lucinda O'Brien" w:date="2025-11-13T10:30:00Z" w16du:dateUtc="2025-11-12T23:30:00Z">
              <w:r w:rsidRPr="002D6693">
                <w:t xml:space="preserve">This section specifies different work environments and conditions </w:t>
              </w:r>
              <w:r>
                <w:t>in which the task may be performed</w:t>
              </w:r>
              <w:r w:rsidRPr="002D6693">
                <w:t xml:space="preserve">. </w:t>
              </w:r>
            </w:moveTo>
          </w:p>
          <w:p w14:paraId="5887E0E8" w14:textId="77777777" w:rsidR="00706AC2" w:rsidRPr="00C32CE5" w:rsidRDefault="00706AC2" w:rsidP="00706AC2">
            <w:pPr>
              <w:pStyle w:val="SIText-Italics"/>
              <w:rPr>
                <w:moveTo w:id="47" w:author="Lucinda O'Brien" w:date="2025-11-13T10:30:00Z" w16du:dateUtc="2025-11-12T23:30:00Z"/>
              </w:rPr>
            </w:pPr>
            <w:moveTo w:id="48" w:author="Lucinda O'Brien" w:date="2025-11-13T10:30:00Z" w16du:dateUtc="2025-11-12T23:30:00Z">
              <w:r w:rsidRPr="002D6693">
                <w:t xml:space="preserve">This unit must be delivered in one of the following </w:t>
              </w:r>
              <w:r>
                <w:t>registered meat processing wor</w:t>
              </w:r>
              <w:r w:rsidRPr="002D6693">
                <w:t>k environments.</w:t>
              </w:r>
            </w:moveTo>
          </w:p>
        </w:tc>
      </w:tr>
      <w:tr w:rsidR="00706AC2" w:rsidRPr="00C32CE5" w14:paraId="5F4CDD7C" w14:textId="77777777" w:rsidTr="00706AC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0CC6" w14:textId="77777777" w:rsidR="00706AC2" w:rsidRPr="00C32CE5" w:rsidRDefault="00706AC2" w:rsidP="00706AC2">
            <w:pPr>
              <w:pStyle w:val="SIText"/>
              <w:rPr>
                <w:moveTo w:id="49" w:author="Lucinda O'Brien" w:date="2025-11-13T10:30:00Z" w16du:dateUtc="2025-11-12T23:30:00Z"/>
              </w:rPr>
            </w:pPr>
            <w:moveTo w:id="50" w:author="Lucinda O'Brien" w:date="2025-11-13T10:30:00Z" w16du:dateUtc="2025-11-12T23:30:00Z">
              <w:r w:rsidRPr="00C32CE5">
                <w:t>Micro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AA9F" w14:textId="77777777" w:rsidR="00706AC2" w:rsidRPr="00C32CE5" w:rsidRDefault="00706AC2" w:rsidP="00706AC2">
            <w:pPr>
              <w:pStyle w:val="SIBulletList1"/>
              <w:rPr>
                <w:moveTo w:id="51" w:author="Lucinda O'Brien" w:date="2025-11-13T10:30:00Z" w16du:dateUtc="2025-11-12T23:30:00Z"/>
              </w:rPr>
            </w:pPr>
            <w:moveTo w:id="52" w:author="Lucinda O'Brien" w:date="2025-11-13T10:30:00Z" w16du:dateUtc="2025-11-12T23:30:00Z">
              <w:r w:rsidRPr="00C32CE5">
                <w:t xml:space="preserve">operating fewer than four days a week with a small throughput for one or more, small or large, species, or </w:t>
              </w:r>
            </w:moveTo>
          </w:p>
          <w:p w14:paraId="6784736C" w14:textId="77777777" w:rsidR="00706AC2" w:rsidRPr="00C32CE5" w:rsidRDefault="00706AC2" w:rsidP="00706AC2">
            <w:pPr>
              <w:pStyle w:val="SIBulletList1"/>
              <w:rPr>
                <w:moveTo w:id="53" w:author="Lucinda O'Brien" w:date="2025-11-13T10:30:00Z" w16du:dateUtc="2025-11-12T23:30:00Z"/>
                <w:i/>
              </w:rPr>
            </w:pPr>
            <w:moveTo w:id="54" w:author="Lucinda O'Brien" w:date="2025-11-13T10:30:00Z" w16du:dateUtc="2025-11-12T23:30:00Z">
              <w:r w:rsidRPr="00C32CE5">
                <w:t>employing fewer than four workers on the processing floor</w:t>
              </w:r>
            </w:moveTo>
          </w:p>
        </w:tc>
      </w:tr>
      <w:tr w:rsidR="00706AC2" w:rsidRPr="00C32CE5" w14:paraId="4C186A42" w14:textId="77777777" w:rsidTr="00706AC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C36D" w14:textId="77777777" w:rsidR="00706AC2" w:rsidRPr="00C32CE5" w:rsidRDefault="00706AC2" w:rsidP="00706AC2">
            <w:pPr>
              <w:pStyle w:val="SIText"/>
              <w:rPr>
                <w:moveTo w:id="55" w:author="Lucinda O'Brien" w:date="2025-11-13T10:30:00Z" w16du:dateUtc="2025-11-12T23:30:00Z"/>
              </w:rPr>
            </w:pPr>
            <w:moveTo w:id="56" w:author="Lucinda O'Brien" w:date="2025-11-13T10:30:00Z" w16du:dateUtc="2025-11-12T23:30:00Z">
              <w:r w:rsidRPr="00C32CE5">
                <w:t>Larger meat processing premises</w:t>
              </w:r>
            </w:moveTo>
          </w:p>
        </w:tc>
        <w:tc>
          <w:tcPr>
            <w:tcW w:w="6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AFD39" w14:textId="77777777" w:rsidR="00706AC2" w:rsidRPr="00C32CE5" w:rsidRDefault="00706AC2" w:rsidP="00706AC2">
            <w:pPr>
              <w:pStyle w:val="SIBulletList1"/>
              <w:rPr>
                <w:moveTo w:id="57" w:author="Lucinda O'Brien" w:date="2025-11-13T10:30:00Z" w16du:dateUtc="2025-11-12T23:30:00Z"/>
              </w:rPr>
            </w:pPr>
            <w:moveTo w:id="58" w:author="Lucinda O'Brien" w:date="2025-11-13T10:30:00Z" w16du:dateUtc="2025-11-12T23:30:00Z">
              <w:r w:rsidRPr="00C32CE5">
                <w:t xml:space="preserve">operating more than four days a week with a throughput for one or more, small or large, species, or </w:t>
              </w:r>
            </w:moveTo>
          </w:p>
          <w:p w14:paraId="67413844" w14:textId="77777777" w:rsidR="00706AC2" w:rsidRPr="00C32CE5" w:rsidRDefault="00706AC2" w:rsidP="00706AC2">
            <w:pPr>
              <w:pStyle w:val="SIBulletList1"/>
              <w:rPr>
                <w:moveTo w:id="59" w:author="Lucinda O'Brien" w:date="2025-11-13T10:30:00Z" w16du:dateUtc="2025-11-12T23:30:00Z"/>
              </w:rPr>
            </w:pPr>
            <w:moveTo w:id="60" w:author="Lucinda O'Brien" w:date="2025-11-13T10:30:00Z" w16du:dateUtc="2025-11-12T23:30:00Z">
              <w:r w:rsidRPr="00C32CE5">
                <w:t>employing more than four workers on the processing floor</w:t>
              </w:r>
            </w:moveTo>
          </w:p>
        </w:tc>
      </w:tr>
      <w:moveToRangeEnd w:id="43"/>
    </w:tbl>
    <w:p w14:paraId="456F7061" w14:textId="77777777" w:rsidR="00706AC2" w:rsidRDefault="00706AC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C4E43A1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AMP</w:t>
            </w:r>
            <w:r w:rsidR="000747C7" w:rsidRPr="00FD6244">
              <w:rPr>
                <w:rStyle w:val="SITempText-Green"/>
                <w:color w:val="000000" w:themeColor="text1"/>
                <w:sz w:val="20"/>
              </w:rPr>
              <w:t>OFF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20</w:t>
            </w:r>
            <w:r w:rsidR="00167ADF" w:rsidRPr="00FD6244">
              <w:rPr>
                <w:rStyle w:val="SITempText-Green"/>
                <w:color w:val="000000" w:themeColor="text1"/>
                <w:sz w:val="20"/>
              </w:rPr>
              <w:t>6</w:t>
            </w:r>
            <w:r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77232E">
              <w:rPr>
                <w:rStyle w:val="SITempText-Green"/>
                <w:color w:val="000000" w:themeColor="text1"/>
                <w:sz w:val="20"/>
              </w:rPr>
              <w:t>Open and wash</w:t>
            </w:r>
            <w:r w:rsidR="0077232E" w:rsidRPr="00FD6244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643F3D" w:rsidRPr="00FD6244">
              <w:rPr>
                <w:rStyle w:val="SITempText-Green"/>
                <w:color w:val="000000" w:themeColor="text1"/>
                <w:sz w:val="20"/>
              </w:rPr>
              <w:t>rumen</w:t>
            </w:r>
          </w:p>
        </w:tc>
        <w:tc>
          <w:tcPr>
            <w:tcW w:w="2254" w:type="dxa"/>
          </w:tcPr>
          <w:p w14:paraId="30E795CC" w14:textId="0326A7FA" w:rsidR="002B6FFD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 xml:space="preserve">AMPA2152 </w:t>
            </w:r>
            <w:r w:rsidR="003A6068" w:rsidRPr="00FD6244">
              <w:rPr>
                <w:rStyle w:val="SITempText-Green"/>
                <w:color w:val="000000" w:themeColor="text1"/>
                <w:sz w:val="20"/>
              </w:rPr>
              <w:t>Process paunch</w:t>
            </w:r>
          </w:p>
        </w:tc>
        <w:tc>
          <w:tcPr>
            <w:tcW w:w="2254" w:type="dxa"/>
          </w:tcPr>
          <w:p w14:paraId="1CD71447" w14:textId="7E48C20C" w:rsidR="00AF2AEC" w:rsidRPr="00FD6244" w:rsidRDefault="006B1AE7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del w:id="61" w:author="Lucinda O'Brien" w:date="2025-10-17T15:47:00Z" w16du:dateUtc="2025-10-17T04:47:00Z">
              <w:r w:rsidRPr="006B1AE7" w:rsidDel="0001071E">
                <w:delText xml:space="preserve">The unit </w:delText>
              </w:r>
              <w:r w:rsidRPr="006B1AE7" w:rsidDel="0001071E">
                <w:rPr>
                  <w:i/>
                  <w:iCs/>
                </w:rPr>
                <w:delText>AMPA2152 Process paunch</w:delText>
              </w:r>
              <w:r w:rsidRPr="006B1AE7" w:rsidDel="0001071E">
                <w:delText xml:space="preserve"> has been split into two (2) units - </w:delText>
              </w:r>
              <w:r w:rsidRPr="006B1AE7" w:rsidDel="0001071E">
                <w:rPr>
                  <w:i/>
                  <w:iCs/>
                </w:rPr>
                <w:delText>AMPOFF206 Open and wash rumen and AMPOFF207 Process and pack rumen</w:delText>
              </w:r>
            </w:del>
            <w:r w:rsidR="00AF2AEC" w:rsidRPr="00FD6244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D14ACE" w:rsidRPr="00FD6244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="00AF2AEC" w:rsidRPr="00FD6244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FDD2056" w14:textId="5820D0D5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sector code added</w:t>
            </w:r>
          </w:p>
          <w:p w14:paraId="448AE561" w14:textId="054D6E4A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Unit application updated</w:t>
            </w:r>
          </w:p>
          <w:p w14:paraId="7CA2F7FF" w14:textId="3870BCD4" w:rsidR="003B0FA0" w:rsidRPr="00FD6244" w:rsidRDefault="003B0FA0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Pre-requisite updated</w:t>
            </w:r>
          </w:p>
          <w:p w14:paraId="0231A5B0" w14:textId="77777777" w:rsidR="00AF2AEC" w:rsidRDefault="00AF2AEC" w:rsidP="00FD6244">
            <w:pPr>
              <w:pStyle w:val="SIText"/>
              <w:rPr>
                <w:ins w:id="62" w:author="Jenni Oldfield" w:date="2025-11-12T14:48:00Z" w16du:dateUtc="2025-11-12T03:48:00Z"/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098EB8C" w14:textId="36682090" w:rsidR="003E0D1F" w:rsidRPr="00FD6244" w:rsidDel="00706AC2" w:rsidRDefault="003E0D1F" w:rsidP="00FD6244">
            <w:pPr>
              <w:pStyle w:val="SIText"/>
              <w:rPr>
                <w:del w:id="63" w:author="Lucinda O'Brien" w:date="2025-11-13T10:30:00Z" w16du:dateUtc="2025-11-12T23:30:00Z"/>
                <w:rStyle w:val="SITempText-Green"/>
                <w:color w:val="000000" w:themeColor="text1"/>
                <w:sz w:val="20"/>
              </w:rPr>
            </w:pPr>
            <w:ins w:id="64" w:author="Jenni Oldfield" w:date="2025-11-12T14:48:00Z" w16du:dateUtc="2025-11-12T03:48:00Z">
              <w:del w:id="65" w:author="Lucinda O'Brien" w:date="2025-11-13T10:30:00Z" w16du:dateUtc="2025-11-12T23:30:00Z">
                <w:r w:rsidDel="00706AC2">
                  <w:rPr>
                    <w:rStyle w:val="SITempText-Green"/>
                    <w:color w:val="000000" w:themeColor="text1"/>
                    <w:sz w:val="20"/>
                  </w:rPr>
                  <w:delText>Range of Conditions added</w:delText>
                </w:r>
              </w:del>
            </w:ins>
          </w:p>
          <w:p w14:paraId="45AE05C3" w14:textId="77777777" w:rsidR="00AF2AEC" w:rsidRPr="00FD6244" w:rsidRDefault="00AF2AEC" w:rsidP="00FD624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7F3A979" w14:textId="77777777" w:rsidR="00706AC2" w:rsidRPr="00FD6244" w:rsidRDefault="00706AC2" w:rsidP="00706AC2">
            <w:pPr>
              <w:pStyle w:val="SIText"/>
              <w:rPr>
                <w:ins w:id="66" w:author="Lucinda O'Brien" w:date="2025-11-13T10:30:00Z" w16du:dateUtc="2025-11-12T23:30:00Z"/>
                <w:rStyle w:val="SITempText-Green"/>
                <w:color w:val="000000" w:themeColor="text1"/>
                <w:sz w:val="20"/>
              </w:rPr>
            </w:pPr>
            <w:ins w:id="67" w:author="Lucinda O'Brien" w:date="2025-11-13T10:30:00Z" w16du:dateUtc="2025-11-12T23:30:00Z">
              <w:r>
                <w:rPr>
                  <w:rStyle w:val="SITempText-Green"/>
                  <w:color w:val="000000" w:themeColor="text1"/>
                  <w:sz w:val="20"/>
                </w:rPr>
                <w:t>Range of Conditions added</w:t>
              </w:r>
            </w:ins>
          </w:p>
          <w:p w14:paraId="2E2908B9" w14:textId="0F44135F" w:rsidR="002B6FFD" w:rsidRPr="00FD6244" w:rsidRDefault="009D2086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rPr>
                <w:rStyle w:val="SITempText-Green"/>
                <w:color w:val="000000" w:themeColor="text1"/>
                <w:sz w:val="20"/>
              </w:rPr>
              <w:t>Assessment Requirements re</w:t>
            </w:r>
            <w:r w:rsidR="00EA39C0">
              <w:rPr>
                <w:rStyle w:val="SITempText-Green"/>
                <w:color w:val="000000" w:themeColor="text1"/>
                <w:sz w:val="20"/>
              </w:rPr>
              <w:t>-</w:t>
            </w:r>
            <w:r w:rsidRPr="00FD6244">
              <w:rPr>
                <w:rStyle w:val="SITempText-Green"/>
                <w:color w:val="000000" w:themeColor="text1"/>
                <w:sz w:val="20"/>
              </w:rPr>
              <w:t>worded for clarity</w:t>
            </w:r>
          </w:p>
          <w:p w14:paraId="3F6A7233" w14:textId="0536B5D4" w:rsidR="00FD6244" w:rsidRPr="00FD6244" w:rsidRDefault="00FD6244" w:rsidP="00DB279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D6244">
              <w:t>Mandatory workplace requirements clarified</w:t>
            </w:r>
          </w:p>
        </w:tc>
        <w:tc>
          <w:tcPr>
            <w:tcW w:w="2254" w:type="dxa"/>
          </w:tcPr>
          <w:p w14:paraId="71ABE61E" w14:textId="2AB76D04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del w:id="68" w:author="Lucinda O'Brien" w:date="2025-10-17T15:46:00Z" w16du:dateUtc="2025-10-17T04:46:00Z">
              <w:r w:rsidRPr="00617041" w:rsidDel="0001071E">
                <w:rPr>
                  <w:rStyle w:val="SITempText-Green"/>
                  <w:color w:val="000000" w:themeColor="text1"/>
                  <w:sz w:val="20"/>
                </w:rPr>
                <w:delText>E</w:delText>
              </w:r>
            </w:del>
            <w:ins w:id="69" w:author="Lucinda O'Brien" w:date="2025-10-17T15:46:00Z" w16du:dateUtc="2025-10-17T04:46:00Z">
              <w:r w:rsidR="0001071E">
                <w:rPr>
                  <w:rStyle w:val="SITempText-Green"/>
                  <w:color w:val="000000" w:themeColor="text1"/>
                  <w:sz w:val="20"/>
                </w:rPr>
                <w:t>Not E</w:t>
              </w:r>
            </w:ins>
            <w:r w:rsidRPr="00617041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08A5C81B" w:rsidR="002941AB" w:rsidRDefault="00EA39C0" w:rsidP="00BB6E0C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del w:id="70" w:author="Lucinda O'Brien" w:date="2025-11-13T10:30:00Z" w16du:dateUtc="2025-11-12T23:30:00Z">
        <w:r w:rsidDel="00706AC2">
          <w:lastRenderedPageBreak/>
          <w:br w:type="page"/>
        </w:r>
      </w:del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5AFA6FD3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0747C7">
              <w:rPr>
                <w:rFonts w:eastAsia="Times New Roman" w:cstheme="minorHAnsi"/>
                <w:color w:val="213430"/>
                <w:lang w:eastAsia="en-AU"/>
              </w:rPr>
              <w:t>OFF</w:t>
            </w:r>
            <w:r w:rsidR="00AF2AEC">
              <w:rPr>
                <w:rFonts w:eastAsia="Times New Roman" w:cstheme="minorHAnsi"/>
                <w:color w:val="213430"/>
                <w:lang w:eastAsia="en-AU"/>
              </w:rPr>
              <w:t>20</w:t>
            </w:r>
            <w:r w:rsidR="00167ADF">
              <w:rPr>
                <w:rFonts w:eastAsia="Times New Roman" w:cstheme="minorHAnsi"/>
                <w:color w:val="213430"/>
                <w:lang w:eastAsia="en-AU"/>
              </w:rPr>
              <w:t>6</w:t>
            </w:r>
            <w:r w:rsidR="00AF2AEC">
              <w:t xml:space="preserve"> </w:t>
            </w:r>
            <w:r w:rsidR="0077232E">
              <w:t>Open and wash</w:t>
            </w:r>
            <w:r w:rsidR="0077232E" w:rsidRPr="003A6068">
              <w:t xml:space="preserve"> </w:t>
            </w:r>
            <w:r w:rsidR="00643F3D">
              <w:t>rumen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14D45F1" w14:textId="77777777" w:rsidR="00AF2AEC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0B6A65C0" w14:textId="6C5AC00D" w:rsidR="00194728" w:rsidRDefault="00194728" w:rsidP="00194728">
            <w:pPr>
              <w:pStyle w:val="SIText"/>
            </w:pPr>
            <w:r w:rsidRPr="009B2D0A">
              <w:t>There must be evidence that the individual has</w:t>
            </w:r>
            <w:r w:rsidRPr="00725758">
              <w:t xml:space="preserve"> </w:t>
            </w:r>
            <w:r w:rsidR="0077232E">
              <w:t xml:space="preserve">opened and washed </w:t>
            </w:r>
            <w:r>
              <w:t xml:space="preserve">rumen, following workplace requirements, in a micro or larger meat processing premises. </w:t>
            </w:r>
          </w:p>
          <w:p w14:paraId="45451F80" w14:textId="19955172" w:rsidR="00643F3D" w:rsidRPr="003D723E" w:rsidDel="007C3598" w:rsidRDefault="00643F3D" w:rsidP="00643F3D">
            <w:pPr>
              <w:pStyle w:val="SIText"/>
              <w:rPr>
                <w:del w:id="71" w:author="Jenni Oldfield" w:date="2025-11-12T14:49:00Z" w16du:dateUtc="2025-11-12T03:49:00Z"/>
                <w:b/>
                <w:bCs/>
              </w:rPr>
            </w:pPr>
            <w:del w:id="72" w:author="Jenni Oldfield" w:date="2025-11-12T14:49:00Z" w16du:dateUtc="2025-11-12T03:49:00Z">
              <w:r w:rsidDel="007C3598">
                <w:rPr>
                  <w:b/>
                  <w:bCs/>
                </w:rPr>
                <w:delText>In m</w:delText>
              </w:r>
              <w:r w:rsidRPr="003D723E" w:rsidDel="007C3598">
                <w:rPr>
                  <w:b/>
                  <w:bCs/>
                </w:rPr>
                <w:delText xml:space="preserve">icro </w:delText>
              </w:r>
              <w:r w:rsidDel="007C3598">
                <w:rPr>
                  <w:b/>
                  <w:bCs/>
                </w:rPr>
                <w:delText>meat processing premises</w:delText>
              </w:r>
            </w:del>
          </w:p>
          <w:p w14:paraId="07D64C64" w14:textId="3BF50ABB" w:rsidR="00643F3D" w:rsidRPr="003D723E" w:rsidDel="007C3598" w:rsidRDefault="00643F3D" w:rsidP="00643F3D">
            <w:pPr>
              <w:pStyle w:val="SIText"/>
              <w:rPr>
                <w:del w:id="73" w:author="Jenni Oldfield" w:date="2025-11-12T14:49:00Z" w16du:dateUtc="2025-11-12T03:49:00Z"/>
              </w:rPr>
            </w:pPr>
            <w:del w:id="74" w:author="Jenni Oldfield" w:date="2025-11-12T14:49:00Z" w16du:dateUtc="2025-11-12T03:49:00Z">
              <w:r w:rsidRPr="003D723E" w:rsidDel="007C3598">
                <w:delText>For large stock</w:delText>
              </w:r>
              <w:r w:rsidDel="007C3598">
                <w:delText>,</w:delText>
              </w:r>
              <w:r w:rsidRPr="003D723E" w:rsidDel="007C3598">
                <w:delText xml:space="preserve"> </w:delText>
              </w:r>
              <w:r w:rsidRPr="00643F3D" w:rsidDel="007C3598">
                <w:delText xml:space="preserve">the assessor must observe the individual processing a minimum of </w:delText>
              </w:r>
              <w:r w:rsidR="00087028" w:rsidDel="007C3598">
                <w:delText>two</w:delText>
              </w:r>
              <w:r w:rsidRPr="00DB2798" w:rsidDel="007C3598">
                <w:delText xml:space="preserve"> rumen, and </w:delText>
              </w:r>
              <w:r w:rsidRPr="00643F3D" w:rsidDel="007C3598">
                <w:delText xml:space="preserve">for small stock, a minimum of </w:delText>
              </w:r>
              <w:r w:rsidR="00087028" w:rsidDel="007C3598">
                <w:delText>six</w:delText>
              </w:r>
              <w:r w:rsidRPr="00DB2798" w:rsidDel="007C3598">
                <w:delText xml:space="preserve"> rumen</w:delText>
              </w:r>
              <w:r w:rsidRPr="00643F3D" w:rsidDel="007C3598">
                <w:delText>.</w:delText>
              </w:r>
            </w:del>
          </w:p>
          <w:p w14:paraId="433D5878" w14:textId="0E1D7131" w:rsidR="00643F3D" w:rsidRPr="003D723E" w:rsidDel="007C3598" w:rsidRDefault="00643F3D" w:rsidP="00643F3D">
            <w:pPr>
              <w:pStyle w:val="SIText"/>
              <w:rPr>
                <w:del w:id="75" w:author="Jenni Oldfield" w:date="2025-11-12T14:49:00Z" w16du:dateUtc="2025-11-12T03:49:00Z"/>
              </w:rPr>
            </w:pPr>
            <w:del w:id="76" w:author="Jenni Oldfield" w:date="2025-11-12T14:49:00Z" w16du:dateUtc="2025-11-12T03:49:00Z">
              <w:r w:rsidDel="007C3598">
                <w:delText>There must also be</w:delText>
              </w:r>
              <w:r w:rsidRPr="003D723E" w:rsidDel="007C3598">
                <w:delText xml:space="preserve"> evidence that the </w:delText>
              </w:r>
              <w:r w:rsidDel="007C3598">
                <w:delText>individual</w:delText>
              </w:r>
              <w:r w:rsidRPr="003D723E" w:rsidDel="007C3598">
                <w:delText xml:space="preserve"> has completed </w:delText>
              </w:r>
              <w:r w:rsidR="00087028" w:rsidDel="007C3598">
                <w:delText>two</w:delText>
              </w:r>
              <w:r w:rsidRPr="003D723E" w:rsidDel="007C3598">
                <w:delText xml:space="preserve"> shifts </w:delText>
              </w:r>
              <w:r w:rsidDel="007C3598">
                <w:delText>on the job,</w:delText>
              </w:r>
              <w:r w:rsidRPr="003D723E" w:rsidDel="007C3598">
                <w:delText xml:space="preserve"> fulfilling workplace requirements (these shifts may include normal rotations into and out of the relevant </w:delText>
              </w:r>
              <w:r w:rsidDel="007C3598">
                <w:delText>work task</w:delText>
              </w:r>
              <w:r w:rsidRPr="003D723E" w:rsidDel="007C3598">
                <w:delText>).</w:delText>
              </w:r>
            </w:del>
          </w:p>
          <w:p w14:paraId="2377B9A7" w14:textId="0A78AA9D" w:rsidR="00643F3D" w:rsidRPr="003D723E" w:rsidDel="007C3598" w:rsidRDefault="00643F3D" w:rsidP="00643F3D">
            <w:pPr>
              <w:pStyle w:val="SIText"/>
              <w:rPr>
                <w:del w:id="77" w:author="Jenni Oldfield" w:date="2025-11-12T14:49:00Z" w16du:dateUtc="2025-11-12T03:49:00Z"/>
                <w:b/>
                <w:bCs/>
              </w:rPr>
            </w:pPr>
            <w:del w:id="78" w:author="Jenni Oldfield" w:date="2025-11-12T14:49:00Z" w16du:dateUtc="2025-11-12T03:49:00Z">
              <w:r w:rsidDel="007C3598">
                <w:rPr>
                  <w:b/>
                  <w:bCs/>
                </w:rPr>
                <w:delText>In l</w:delText>
              </w:r>
              <w:r w:rsidRPr="003D723E" w:rsidDel="007C3598">
                <w:rPr>
                  <w:b/>
                  <w:bCs/>
                </w:rPr>
                <w:delText xml:space="preserve">arger </w:delText>
              </w:r>
              <w:r w:rsidDel="007C3598">
                <w:rPr>
                  <w:b/>
                  <w:bCs/>
                </w:rPr>
                <w:delText>meat processing premises</w:delText>
              </w:r>
            </w:del>
          </w:p>
          <w:p w14:paraId="431A0F23" w14:textId="226E370D" w:rsidR="00643F3D" w:rsidRPr="003D723E" w:rsidDel="007C3598" w:rsidRDefault="00643F3D" w:rsidP="00643F3D">
            <w:pPr>
              <w:pStyle w:val="SIText"/>
              <w:rPr>
                <w:del w:id="79" w:author="Jenni Oldfield" w:date="2025-11-12T14:49:00Z" w16du:dateUtc="2025-11-12T03:49:00Z"/>
              </w:rPr>
            </w:pPr>
            <w:del w:id="80" w:author="Jenni Oldfield" w:date="2025-11-12T14:49:00Z" w16du:dateUtc="2025-11-12T03:49:00Z">
              <w:r w:rsidRPr="003D723E" w:rsidDel="007C3598">
                <w:delText>For large stock</w:delText>
              </w:r>
              <w:r w:rsidR="00EA39C0" w:rsidDel="007C3598">
                <w:delText>,</w:delText>
              </w:r>
              <w:r w:rsidRPr="003D723E" w:rsidDel="007C3598">
                <w:delText xml:space="preserve"> </w:delText>
              </w:r>
              <w:r w:rsidDel="007C3598">
                <w:delText>the</w:delText>
              </w:r>
              <w:r w:rsidRPr="003D723E" w:rsidDel="007C3598">
                <w:delText xml:space="preserve"> assessor </w:delText>
              </w:r>
              <w:r w:rsidDel="007C3598">
                <w:delText>must</w:delText>
              </w:r>
              <w:r w:rsidRPr="003D723E" w:rsidDel="007C3598">
                <w:delText xml:space="preserve"> observe the </w:delText>
              </w:r>
              <w:r w:rsidDel="007C3598">
                <w:delText>individual</w:delText>
              </w:r>
              <w:r w:rsidRPr="003D723E" w:rsidDel="007C3598">
                <w:delText xml:space="preserve"> working on a minimum of </w:delText>
              </w:r>
              <w:r w:rsidR="00087028" w:rsidDel="007C3598">
                <w:delText>eight</w:delText>
              </w:r>
              <w:r w:rsidRPr="003D723E" w:rsidDel="007C3598">
                <w:delText xml:space="preserve"> </w:delText>
              </w:r>
              <w:r w:rsidDel="007C3598">
                <w:delText xml:space="preserve">rumen </w:delText>
              </w:r>
              <w:r w:rsidRPr="003D723E" w:rsidDel="007C3598">
                <w:delText xml:space="preserve">or </w:delText>
              </w:r>
              <w:r w:rsidDel="007C3598">
                <w:delText xml:space="preserve">for </w:delText>
              </w:r>
              <w:r w:rsidRPr="003D723E" w:rsidDel="007C3598">
                <w:delText>15</w:delText>
              </w:r>
              <w:r w:rsidDel="007C3598">
                <w:delText xml:space="preserve"> </w:delText>
              </w:r>
              <w:r w:rsidRPr="003D723E" w:rsidDel="007C3598">
                <w:delText>min</w:delText>
              </w:r>
              <w:r w:rsidDel="007C3598">
                <w:delText>utes,</w:delText>
              </w:r>
              <w:r w:rsidRPr="003D723E" w:rsidDel="007C3598">
                <w:delText xml:space="preserve"> whichever comes first.</w:delText>
              </w:r>
            </w:del>
          </w:p>
          <w:p w14:paraId="59C398E4" w14:textId="2A897ED9" w:rsidR="00643F3D" w:rsidRPr="003D723E" w:rsidDel="007C3598" w:rsidRDefault="00643F3D" w:rsidP="00643F3D">
            <w:pPr>
              <w:pStyle w:val="SIText"/>
              <w:rPr>
                <w:del w:id="81" w:author="Jenni Oldfield" w:date="2025-11-12T14:49:00Z" w16du:dateUtc="2025-11-12T03:49:00Z"/>
              </w:rPr>
            </w:pPr>
            <w:del w:id="82" w:author="Jenni Oldfield" w:date="2025-11-12T14:49:00Z" w16du:dateUtc="2025-11-12T03:49:00Z">
              <w:r w:rsidRPr="003D723E" w:rsidDel="007C3598">
                <w:delText>For small stock</w:delText>
              </w:r>
              <w:r w:rsidR="00EA39C0" w:rsidDel="007C3598">
                <w:delText>,</w:delText>
              </w:r>
              <w:r w:rsidRPr="003D723E" w:rsidDel="007C3598">
                <w:delText xml:space="preserve"> </w:delText>
              </w:r>
              <w:r w:rsidDel="007C3598">
                <w:delText>the</w:delText>
              </w:r>
              <w:r w:rsidRPr="003D723E" w:rsidDel="007C3598">
                <w:delText xml:space="preserve"> assessor </w:delText>
              </w:r>
              <w:r w:rsidDel="007C3598">
                <w:delText>must</w:delText>
              </w:r>
              <w:r w:rsidRPr="003D723E" w:rsidDel="007C3598">
                <w:delText xml:space="preserve"> observe the </w:delText>
              </w:r>
              <w:r w:rsidDel="007C3598">
                <w:delText>individual</w:delText>
              </w:r>
              <w:r w:rsidRPr="003D723E" w:rsidDel="007C3598">
                <w:delText xml:space="preserve"> working on a minimum of </w:delText>
              </w:r>
              <w:r w:rsidDel="007C3598">
                <w:delText>20</w:delText>
              </w:r>
              <w:r w:rsidRPr="003D723E" w:rsidDel="007C3598">
                <w:delText xml:space="preserve"> </w:delText>
              </w:r>
              <w:r w:rsidDel="007C3598">
                <w:delText>rumen</w:delText>
              </w:r>
              <w:r w:rsidRPr="003D723E" w:rsidDel="007C3598">
                <w:delText xml:space="preserve"> or </w:delText>
              </w:r>
              <w:r w:rsidDel="007C3598">
                <w:delText xml:space="preserve">for </w:delText>
              </w:r>
              <w:r w:rsidRPr="003D723E" w:rsidDel="007C3598">
                <w:delText>15 minutes</w:delText>
              </w:r>
              <w:r w:rsidDel="007C3598">
                <w:delText>,</w:delText>
              </w:r>
              <w:r w:rsidRPr="003D723E" w:rsidDel="007C3598">
                <w:delText xml:space="preserve"> whichever comes first.</w:delText>
              </w:r>
            </w:del>
          </w:p>
          <w:p w14:paraId="3FCD413D" w14:textId="6BF5E4E3" w:rsidR="00643F3D" w:rsidRDefault="00643F3D" w:rsidP="00643F3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 w:rsidR="00087028">
              <w:t>two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245389A" w14:textId="49DB748D" w:rsidR="00586C01" w:rsidRPr="003F449E" w:rsidRDefault="00586C01" w:rsidP="00586C01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D22C3CD" w:rsidR="00586C01" w:rsidRDefault="00586C01" w:rsidP="00586C0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</w:t>
            </w:r>
            <w:r w:rsidR="006B1AE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C9C21D2" w14:textId="7F89CEE2" w:rsidR="00586C01" w:rsidRDefault="00586C01" w:rsidP="00B93B37">
            <w:pPr>
              <w:pStyle w:val="SIBulletList1"/>
            </w:pPr>
            <w:r>
              <w:t xml:space="preserve">workplace requirements for processing </w:t>
            </w:r>
            <w:r w:rsidR="00C64EF5">
              <w:t>rumen</w:t>
            </w:r>
          </w:p>
          <w:p w14:paraId="7D7E3785" w14:textId="031327AF" w:rsidR="00AF2AEC" w:rsidRDefault="00AF2AEC" w:rsidP="00B93B37">
            <w:pPr>
              <w:pStyle w:val="SIBulletList1"/>
            </w:pPr>
            <w:r>
              <w:t xml:space="preserve">steps for processing </w:t>
            </w:r>
            <w:r w:rsidR="00C64EF5">
              <w:t>rumen</w:t>
            </w:r>
          </w:p>
          <w:p w14:paraId="22B7F4C4" w14:textId="10E60B9D" w:rsidR="00B93B37" w:rsidRDefault="00B93B37" w:rsidP="00B93B37">
            <w:pPr>
              <w:pStyle w:val="SIBulletList1"/>
            </w:pPr>
            <w:r>
              <w:t xml:space="preserve">quality requirements and specifications for </w:t>
            </w:r>
            <w:r w:rsidR="00C64EF5">
              <w:t>rumen</w:t>
            </w:r>
          </w:p>
          <w:p w14:paraId="0635BB54" w14:textId="535ACA35" w:rsidR="00B93B37" w:rsidRDefault="00C64EF5" w:rsidP="00B93B37">
            <w:pPr>
              <w:pStyle w:val="SIBulletList1"/>
            </w:pPr>
            <w:r>
              <w:t>rumen</w:t>
            </w:r>
            <w:r w:rsidR="00EB7C78">
              <w:t xml:space="preserve"> being used for</w:t>
            </w:r>
            <w:r w:rsidR="00EB7C78" w:rsidRPr="00EB7C78">
              <w:t xml:space="preserve"> human consumption</w:t>
            </w:r>
          </w:p>
          <w:p w14:paraId="5EA8998D" w14:textId="5FE7EB04" w:rsidR="00AF2AEC" w:rsidRDefault="00AF2AEC" w:rsidP="00B93B37">
            <w:pPr>
              <w:pStyle w:val="SIBulletList1"/>
            </w:pPr>
            <w:r>
              <w:t>mechanical aids used for work</w:t>
            </w:r>
            <w:r w:rsidR="00EB7C78">
              <w:t>ing</w:t>
            </w:r>
            <w:r>
              <w:t xml:space="preserve"> with </w:t>
            </w:r>
            <w:r w:rsidR="00C64EF5">
              <w:t>rumen</w:t>
            </w:r>
            <w:r w:rsidR="00EA39C0">
              <w:t>,</w:t>
            </w:r>
            <w:r w:rsidR="00C64EF5">
              <w:t xml:space="preserve"> </w:t>
            </w:r>
            <w:r>
              <w:t>and their safe use</w:t>
            </w:r>
          </w:p>
          <w:p w14:paraId="2CCDFD46" w14:textId="42E8FF24" w:rsidR="004D6F12" w:rsidRDefault="00BF4682" w:rsidP="00586C01">
            <w:pPr>
              <w:pStyle w:val="SIBulletList1"/>
            </w:pPr>
            <w:r>
              <w:t xml:space="preserve">workplace health and safety, and hygiene and </w:t>
            </w:r>
            <w:r w:rsidR="000D468A">
              <w:t>sanitation</w:t>
            </w:r>
            <w:r>
              <w:t xml:space="preserve"> requirements related to processing </w:t>
            </w:r>
            <w:r w:rsidR="00C64EF5">
              <w:t>rumen</w:t>
            </w:r>
            <w:r w:rsidR="00586C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BC726F9" w14:textId="77777777" w:rsidR="00BF4682" w:rsidRDefault="00BF4682" w:rsidP="00BF468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22EFA64" w14:textId="77777777" w:rsidR="00BF4682" w:rsidRPr="00095527" w:rsidRDefault="00BF4682" w:rsidP="00BF4682">
            <w:pPr>
              <w:pStyle w:val="SIBulletList1"/>
            </w:pPr>
            <w:r w:rsidRPr="00095527">
              <w:t>physical conditions:</w:t>
            </w:r>
          </w:p>
          <w:p w14:paraId="3F48C9A9" w14:textId="6E405E1B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skills must be demonstrated in a</w:t>
            </w:r>
            <w:r w:rsidR="00586C01" w:rsidRPr="00DB2798">
              <w:rPr>
                <w:i/>
                <w:iCs/>
              </w:rPr>
              <w:t xml:space="preserve"> </w:t>
            </w:r>
            <w:r w:rsidRPr="00DB2798">
              <w:rPr>
                <w:i/>
                <w:iCs/>
              </w:rPr>
              <w:t xml:space="preserve">meat processing </w:t>
            </w:r>
            <w:r w:rsidR="00641943" w:rsidRPr="00DB2798">
              <w:rPr>
                <w:i/>
                <w:iCs/>
              </w:rPr>
              <w:t xml:space="preserve">premises </w:t>
            </w:r>
            <w:r w:rsidRPr="00DB2798">
              <w:rPr>
                <w:i/>
                <w:iCs/>
              </w:rPr>
              <w:t xml:space="preserve">at </w:t>
            </w:r>
            <w:r w:rsidR="00641943" w:rsidRPr="00DB2798">
              <w:rPr>
                <w:i/>
                <w:iCs/>
              </w:rPr>
              <w:t xml:space="preserve">workplace </w:t>
            </w:r>
            <w:r w:rsidRPr="00DB2798">
              <w:rPr>
                <w:i/>
                <w:iCs/>
              </w:rPr>
              <w:t xml:space="preserve">production speed </w:t>
            </w:r>
          </w:p>
          <w:p w14:paraId="666D317B" w14:textId="77777777" w:rsidR="00BF4682" w:rsidRPr="00095527" w:rsidRDefault="00BF4682" w:rsidP="00BF4682">
            <w:pPr>
              <w:pStyle w:val="SIBulletList1"/>
            </w:pPr>
            <w:r w:rsidRPr="00095527">
              <w:t>resources, equipment and materials:</w:t>
            </w:r>
          </w:p>
          <w:p w14:paraId="06103AC4" w14:textId="300A8E02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personal protective equipment</w:t>
            </w:r>
          </w:p>
          <w:p w14:paraId="37AB2714" w14:textId="5D0C2E4A" w:rsidR="00BF4682" w:rsidRPr="00DB2798" w:rsidRDefault="00C64EF5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rumen</w:t>
            </w:r>
            <w:r w:rsidRPr="00DB2798">
              <w:rPr>
                <w:i/>
                <w:iCs/>
              </w:rPr>
              <w:t xml:space="preserve"> </w:t>
            </w:r>
            <w:r w:rsidR="00BF4682" w:rsidRPr="00DB2798">
              <w:rPr>
                <w:i/>
                <w:iCs/>
              </w:rPr>
              <w:t xml:space="preserve">for </w:t>
            </w:r>
            <w:r w:rsidR="0077232E">
              <w:rPr>
                <w:i/>
                <w:iCs/>
              </w:rPr>
              <w:t>opening and washing</w:t>
            </w:r>
          </w:p>
          <w:p w14:paraId="3C06F4BF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knife and sharpening equipment</w:t>
            </w:r>
          </w:p>
          <w:p w14:paraId="71E80BFD" w14:textId="77777777" w:rsidR="00BF4682" w:rsidRPr="00095527" w:rsidRDefault="00BF4682" w:rsidP="00BF4682">
            <w:pPr>
              <w:pStyle w:val="SIBulletList1"/>
            </w:pPr>
            <w:r w:rsidRPr="00095527">
              <w:t>specifications:</w:t>
            </w:r>
          </w:p>
          <w:p w14:paraId="6E20E97C" w14:textId="77777777" w:rsidR="00BF4682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customer specifications</w:t>
            </w:r>
          </w:p>
          <w:p w14:paraId="16013AAB" w14:textId="555F92DC" w:rsidR="003B0FA0" w:rsidRPr="00DB2798" w:rsidRDefault="00BF4682" w:rsidP="00BF4682">
            <w:pPr>
              <w:pStyle w:val="SIBulletList2"/>
              <w:rPr>
                <w:i/>
                <w:iCs/>
              </w:rPr>
            </w:pPr>
            <w:r w:rsidRPr="00DB2798">
              <w:rPr>
                <w:i/>
                <w:iCs/>
              </w:rPr>
              <w:t>task-related documents</w:t>
            </w:r>
          </w:p>
          <w:p w14:paraId="14198631" w14:textId="4E91DC23" w:rsidR="003B0FA0" w:rsidRDefault="00641943" w:rsidP="009D2086">
            <w:pPr>
              <w:pStyle w:val="SIBulletList1"/>
            </w:pPr>
            <w:r>
              <w:t>personnel</w:t>
            </w:r>
            <w:r w:rsidR="003B0FA0">
              <w:t>:</w:t>
            </w:r>
          </w:p>
          <w:p w14:paraId="7FAA2E8F" w14:textId="7935047C" w:rsidR="00BF4682" w:rsidRPr="00DB2798" w:rsidRDefault="00DC6710" w:rsidP="00BF468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access to </w:t>
            </w:r>
            <w:r w:rsidR="00586C01" w:rsidRPr="00DB2798">
              <w:rPr>
                <w:i/>
                <w:iCs/>
              </w:rPr>
              <w:t>workplace</w:t>
            </w:r>
            <w:r w:rsidR="003B0FA0" w:rsidRPr="00DB2798">
              <w:rPr>
                <w:i/>
                <w:iCs/>
              </w:rPr>
              <w:t xml:space="preserve"> supervisor</w:t>
            </w:r>
            <w:r w:rsidR="00586C01" w:rsidRPr="00DB2798">
              <w:rPr>
                <w:i/>
                <w:iCs/>
              </w:rPr>
              <w:t xml:space="preserve"> or mentor</w:t>
            </w:r>
            <w:r w:rsidR="00BF4682" w:rsidRPr="00DB2798">
              <w:rPr>
                <w:i/>
                <w:iCs/>
              </w:rPr>
              <w:t>.</w:t>
            </w:r>
          </w:p>
          <w:p w14:paraId="3EC90F2C" w14:textId="77777777" w:rsidR="00BF4682" w:rsidRDefault="00BF4682" w:rsidP="00BF468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6B38DD63" w14:textId="77777777" w:rsidR="00CD3DE8" w:rsidRDefault="00BF468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DF043E5" w14:textId="77777777" w:rsidR="00586C01" w:rsidRPr="002169F5" w:rsidRDefault="00586C01" w:rsidP="00586C01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4A70AD2" w:rsidR="00586C01" w:rsidRDefault="00586C01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7F90E85C" w:rsidR="00CD3DE8" w:rsidRDefault="00EA39C0" w:rsidP="00456AA0">
            <w:pPr>
              <w:pStyle w:val="SIText"/>
            </w:pPr>
            <w:r w:rsidRPr="00201702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245F" w14:textId="77777777" w:rsidR="00387D2F" w:rsidRDefault="00387D2F" w:rsidP="00A31F58">
      <w:pPr>
        <w:spacing w:after="0" w:line="240" w:lineRule="auto"/>
      </w:pPr>
      <w:r>
        <w:separator/>
      </w:r>
    </w:p>
  </w:endnote>
  <w:endnote w:type="continuationSeparator" w:id="0">
    <w:p w14:paraId="7AFF24A7" w14:textId="77777777" w:rsidR="00387D2F" w:rsidRDefault="00387D2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A355B" w14:textId="77777777" w:rsidR="00387D2F" w:rsidRDefault="00387D2F" w:rsidP="00A31F58">
      <w:pPr>
        <w:spacing w:after="0" w:line="240" w:lineRule="auto"/>
      </w:pPr>
      <w:r>
        <w:separator/>
      </w:r>
    </w:p>
  </w:footnote>
  <w:footnote w:type="continuationSeparator" w:id="0">
    <w:p w14:paraId="45CF1BB9" w14:textId="77777777" w:rsidR="00387D2F" w:rsidRDefault="00387D2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58D52EB4" w:rsidR="002036DD" w:rsidRDefault="00706AC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AF2AEC">
          <w:rPr>
            <w:rFonts w:eastAsia="Times New Roman" w:cstheme="minorHAnsi"/>
            <w:color w:val="213430"/>
            <w:lang w:eastAsia="en-AU"/>
          </w:rPr>
          <w:t>AMP</w:t>
        </w:r>
        <w:r w:rsidR="00167ADF">
          <w:rPr>
            <w:rFonts w:eastAsia="Times New Roman" w:cstheme="minorHAnsi"/>
            <w:color w:val="213430"/>
            <w:lang w:eastAsia="en-AU"/>
          </w:rPr>
          <w:t>OFF</w:t>
        </w:r>
        <w:r w:rsidR="00AF2AEC">
          <w:rPr>
            <w:rFonts w:eastAsia="Times New Roman" w:cstheme="minorHAnsi"/>
            <w:color w:val="213430"/>
            <w:lang w:eastAsia="en-AU"/>
          </w:rPr>
          <w:t>20</w:t>
        </w:r>
        <w:r w:rsidR="00167ADF">
          <w:rPr>
            <w:rFonts w:eastAsia="Times New Roman" w:cstheme="minorHAnsi"/>
            <w:color w:val="213430"/>
            <w:lang w:eastAsia="en-AU"/>
          </w:rPr>
          <w:t>6</w:t>
        </w:r>
        <w:r w:rsidR="00AF2AEC">
          <w:rPr>
            <w:rFonts w:eastAsia="Times New Roman" w:cstheme="minorHAnsi"/>
            <w:color w:val="213430"/>
            <w:lang w:eastAsia="en-AU"/>
          </w:rPr>
          <w:t xml:space="preserve"> </w:t>
        </w:r>
        <w:r w:rsidR="0002402E">
          <w:t xml:space="preserve">Open and wash </w:t>
        </w:r>
        <w:r w:rsidR="00C64EF5">
          <w:t>rumen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nni Oldfield">
    <w15:presenceInfo w15:providerId="Windows Live" w15:userId="fc2d40ef1dbf3487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071E"/>
    <w:rsid w:val="000174A4"/>
    <w:rsid w:val="0002319B"/>
    <w:rsid w:val="0002402E"/>
    <w:rsid w:val="00025A19"/>
    <w:rsid w:val="0002665F"/>
    <w:rsid w:val="00034662"/>
    <w:rsid w:val="00034AD5"/>
    <w:rsid w:val="00042D28"/>
    <w:rsid w:val="0006755A"/>
    <w:rsid w:val="000747C7"/>
    <w:rsid w:val="00086CB2"/>
    <w:rsid w:val="00087028"/>
    <w:rsid w:val="00094E43"/>
    <w:rsid w:val="000A3C05"/>
    <w:rsid w:val="000C2D63"/>
    <w:rsid w:val="000C695D"/>
    <w:rsid w:val="000D2541"/>
    <w:rsid w:val="000D468A"/>
    <w:rsid w:val="000D7106"/>
    <w:rsid w:val="00126186"/>
    <w:rsid w:val="00130380"/>
    <w:rsid w:val="0013438C"/>
    <w:rsid w:val="00135EDD"/>
    <w:rsid w:val="00145CA6"/>
    <w:rsid w:val="00154C6E"/>
    <w:rsid w:val="00160514"/>
    <w:rsid w:val="00165A1B"/>
    <w:rsid w:val="00167ADF"/>
    <w:rsid w:val="00181EB8"/>
    <w:rsid w:val="0018209D"/>
    <w:rsid w:val="0018245B"/>
    <w:rsid w:val="00191B2B"/>
    <w:rsid w:val="00194728"/>
    <w:rsid w:val="001B320C"/>
    <w:rsid w:val="001B69CA"/>
    <w:rsid w:val="001C084A"/>
    <w:rsid w:val="001D04FC"/>
    <w:rsid w:val="001F15A4"/>
    <w:rsid w:val="001F35F7"/>
    <w:rsid w:val="00200219"/>
    <w:rsid w:val="002022F8"/>
    <w:rsid w:val="002036DD"/>
    <w:rsid w:val="002269B6"/>
    <w:rsid w:val="00236F16"/>
    <w:rsid w:val="00237C56"/>
    <w:rsid w:val="00241F8D"/>
    <w:rsid w:val="00242957"/>
    <w:rsid w:val="00243D66"/>
    <w:rsid w:val="00245AF9"/>
    <w:rsid w:val="00252B64"/>
    <w:rsid w:val="002536CE"/>
    <w:rsid w:val="0026530B"/>
    <w:rsid w:val="00270E92"/>
    <w:rsid w:val="00275B06"/>
    <w:rsid w:val="0027780C"/>
    <w:rsid w:val="002941AB"/>
    <w:rsid w:val="002A4AF9"/>
    <w:rsid w:val="002B3E81"/>
    <w:rsid w:val="002B6FFD"/>
    <w:rsid w:val="002B779C"/>
    <w:rsid w:val="002C51A2"/>
    <w:rsid w:val="002D45DD"/>
    <w:rsid w:val="002D785C"/>
    <w:rsid w:val="002F11CD"/>
    <w:rsid w:val="00303F8C"/>
    <w:rsid w:val="00313518"/>
    <w:rsid w:val="00320155"/>
    <w:rsid w:val="003460BC"/>
    <w:rsid w:val="003511CF"/>
    <w:rsid w:val="00354BED"/>
    <w:rsid w:val="003556ED"/>
    <w:rsid w:val="00356C04"/>
    <w:rsid w:val="00357C5E"/>
    <w:rsid w:val="00370A20"/>
    <w:rsid w:val="00387D2F"/>
    <w:rsid w:val="003A3607"/>
    <w:rsid w:val="003A599B"/>
    <w:rsid w:val="003A6068"/>
    <w:rsid w:val="003A69B0"/>
    <w:rsid w:val="003B0FA0"/>
    <w:rsid w:val="003C2946"/>
    <w:rsid w:val="003E0D1F"/>
    <w:rsid w:val="003E7009"/>
    <w:rsid w:val="003F426B"/>
    <w:rsid w:val="004011B0"/>
    <w:rsid w:val="00422906"/>
    <w:rsid w:val="00425247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0C2D"/>
    <w:rsid w:val="004F1592"/>
    <w:rsid w:val="004F166C"/>
    <w:rsid w:val="00517713"/>
    <w:rsid w:val="0053164A"/>
    <w:rsid w:val="005366D2"/>
    <w:rsid w:val="00551887"/>
    <w:rsid w:val="00556C4D"/>
    <w:rsid w:val="00561076"/>
    <w:rsid w:val="00565971"/>
    <w:rsid w:val="00574B57"/>
    <w:rsid w:val="00584F93"/>
    <w:rsid w:val="00586C01"/>
    <w:rsid w:val="00597A8B"/>
    <w:rsid w:val="005D2CDD"/>
    <w:rsid w:val="005E7C5F"/>
    <w:rsid w:val="00600188"/>
    <w:rsid w:val="00610D7A"/>
    <w:rsid w:val="00615148"/>
    <w:rsid w:val="006163E3"/>
    <w:rsid w:val="00617041"/>
    <w:rsid w:val="00641943"/>
    <w:rsid w:val="00641B6D"/>
    <w:rsid w:val="00643F13"/>
    <w:rsid w:val="00643F3D"/>
    <w:rsid w:val="006474E2"/>
    <w:rsid w:val="00654022"/>
    <w:rsid w:val="00663B83"/>
    <w:rsid w:val="00695D03"/>
    <w:rsid w:val="0069764F"/>
    <w:rsid w:val="006A4CBD"/>
    <w:rsid w:val="006B1AE7"/>
    <w:rsid w:val="006B2A13"/>
    <w:rsid w:val="006C573E"/>
    <w:rsid w:val="006E1826"/>
    <w:rsid w:val="006F6C94"/>
    <w:rsid w:val="007062B6"/>
    <w:rsid w:val="00706AC2"/>
    <w:rsid w:val="00710E6C"/>
    <w:rsid w:val="00711827"/>
    <w:rsid w:val="0071412A"/>
    <w:rsid w:val="00715042"/>
    <w:rsid w:val="007225D9"/>
    <w:rsid w:val="0073050A"/>
    <w:rsid w:val="0073329E"/>
    <w:rsid w:val="007470F2"/>
    <w:rsid w:val="00752951"/>
    <w:rsid w:val="0077232E"/>
    <w:rsid w:val="00777F37"/>
    <w:rsid w:val="00790F47"/>
    <w:rsid w:val="007976AE"/>
    <w:rsid w:val="007A1B22"/>
    <w:rsid w:val="007A5DD5"/>
    <w:rsid w:val="007B3099"/>
    <w:rsid w:val="007B3414"/>
    <w:rsid w:val="007B4F77"/>
    <w:rsid w:val="007C1263"/>
    <w:rsid w:val="007C2D96"/>
    <w:rsid w:val="007C3598"/>
    <w:rsid w:val="007C4C41"/>
    <w:rsid w:val="007E283E"/>
    <w:rsid w:val="007E2D79"/>
    <w:rsid w:val="007E6453"/>
    <w:rsid w:val="007E6BC0"/>
    <w:rsid w:val="007E76B5"/>
    <w:rsid w:val="007F64D4"/>
    <w:rsid w:val="008074F9"/>
    <w:rsid w:val="008208FD"/>
    <w:rsid w:val="00831440"/>
    <w:rsid w:val="00833178"/>
    <w:rsid w:val="00834C3B"/>
    <w:rsid w:val="008433D2"/>
    <w:rsid w:val="00861368"/>
    <w:rsid w:val="00871C9E"/>
    <w:rsid w:val="00874912"/>
    <w:rsid w:val="00881257"/>
    <w:rsid w:val="0088683C"/>
    <w:rsid w:val="008A0DAE"/>
    <w:rsid w:val="008E60BD"/>
    <w:rsid w:val="008F022F"/>
    <w:rsid w:val="009040DB"/>
    <w:rsid w:val="00910609"/>
    <w:rsid w:val="00914B8F"/>
    <w:rsid w:val="0091674B"/>
    <w:rsid w:val="00936924"/>
    <w:rsid w:val="0094240E"/>
    <w:rsid w:val="00951B10"/>
    <w:rsid w:val="0096322E"/>
    <w:rsid w:val="00980521"/>
    <w:rsid w:val="009816AD"/>
    <w:rsid w:val="009A7037"/>
    <w:rsid w:val="009B2D0A"/>
    <w:rsid w:val="009B3F2C"/>
    <w:rsid w:val="009C0027"/>
    <w:rsid w:val="009D2086"/>
    <w:rsid w:val="009E04E0"/>
    <w:rsid w:val="00A173C7"/>
    <w:rsid w:val="00A2515C"/>
    <w:rsid w:val="00A31F58"/>
    <w:rsid w:val="00A45698"/>
    <w:rsid w:val="00A534DA"/>
    <w:rsid w:val="00A6352D"/>
    <w:rsid w:val="00A711F2"/>
    <w:rsid w:val="00A74884"/>
    <w:rsid w:val="00A84830"/>
    <w:rsid w:val="00A92253"/>
    <w:rsid w:val="00A965FD"/>
    <w:rsid w:val="00AC3944"/>
    <w:rsid w:val="00AC5D45"/>
    <w:rsid w:val="00AD3EFF"/>
    <w:rsid w:val="00AE01B8"/>
    <w:rsid w:val="00AE4A97"/>
    <w:rsid w:val="00AF1960"/>
    <w:rsid w:val="00AF2AEC"/>
    <w:rsid w:val="00AF6FF0"/>
    <w:rsid w:val="00B12287"/>
    <w:rsid w:val="00B35146"/>
    <w:rsid w:val="00B37C0A"/>
    <w:rsid w:val="00B5565F"/>
    <w:rsid w:val="00B55FD2"/>
    <w:rsid w:val="00B6084E"/>
    <w:rsid w:val="00B654CA"/>
    <w:rsid w:val="00B6649F"/>
    <w:rsid w:val="00B76695"/>
    <w:rsid w:val="00B93720"/>
    <w:rsid w:val="00B93B37"/>
    <w:rsid w:val="00B9729C"/>
    <w:rsid w:val="00BA4B9A"/>
    <w:rsid w:val="00BA7A86"/>
    <w:rsid w:val="00BB56FA"/>
    <w:rsid w:val="00BB6E0C"/>
    <w:rsid w:val="00BE46B2"/>
    <w:rsid w:val="00BE6877"/>
    <w:rsid w:val="00BF4682"/>
    <w:rsid w:val="00C07989"/>
    <w:rsid w:val="00C43F3C"/>
    <w:rsid w:val="00C465B3"/>
    <w:rsid w:val="00C63F9B"/>
    <w:rsid w:val="00C64EF5"/>
    <w:rsid w:val="00C65106"/>
    <w:rsid w:val="00C7329E"/>
    <w:rsid w:val="00C80326"/>
    <w:rsid w:val="00C85A46"/>
    <w:rsid w:val="00C960E6"/>
    <w:rsid w:val="00C96866"/>
    <w:rsid w:val="00CB334A"/>
    <w:rsid w:val="00CB37E5"/>
    <w:rsid w:val="00CC037A"/>
    <w:rsid w:val="00CD2975"/>
    <w:rsid w:val="00CD3DE8"/>
    <w:rsid w:val="00CE6439"/>
    <w:rsid w:val="00CF29BC"/>
    <w:rsid w:val="00D12D1A"/>
    <w:rsid w:val="00D14ACE"/>
    <w:rsid w:val="00D307FB"/>
    <w:rsid w:val="00D43A13"/>
    <w:rsid w:val="00D4633D"/>
    <w:rsid w:val="00D65E4C"/>
    <w:rsid w:val="00D841E3"/>
    <w:rsid w:val="00D91902"/>
    <w:rsid w:val="00D9385D"/>
    <w:rsid w:val="00DA13E4"/>
    <w:rsid w:val="00DA35AA"/>
    <w:rsid w:val="00DA60BE"/>
    <w:rsid w:val="00DB1384"/>
    <w:rsid w:val="00DB2798"/>
    <w:rsid w:val="00DB556F"/>
    <w:rsid w:val="00DB676C"/>
    <w:rsid w:val="00DC6710"/>
    <w:rsid w:val="00DD620C"/>
    <w:rsid w:val="00DF1CC4"/>
    <w:rsid w:val="00E12424"/>
    <w:rsid w:val="00E138E9"/>
    <w:rsid w:val="00E31E0F"/>
    <w:rsid w:val="00E36656"/>
    <w:rsid w:val="00E37DEC"/>
    <w:rsid w:val="00E4130D"/>
    <w:rsid w:val="00E45010"/>
    <w:rsid w:val="00E47868"/>
    <w:rsid w:val="00E50FA5"/>
    <w:rsid w:val="00E54B60"/>
    <w:rsid w:val="00E5576D"/>
    <w:rsid w:val="00E76579"/>
    <w:rsid w:val="00E835BA"/>
    <w:rsid w:val="00EA39C0"/>
    <w:rsid w:val="00EB22D9"/>
    <w:rsid w:val="00EB429F"/>
    <w:rsid w:val="00EB7BD5"/>
    <w:rsid w:val="00EB7C78"/>
    <w:rsid w:val="00ED1034"/>
    <w:rsid w:val="00ED74AA"/>
    <w:rsid w:val="00EE539E"/>
    <w:rsid w:val="00EF38D5"/>
    <w:rsid w:val="00F1749F"/>
    <w:rsid w:val="00F35219"/>
    <w:rsid w:val="00F3546E"/>
    <w:rsid w:val="00F37CC5"/>
    <w:rsid w:val="00F4120A"/>
    <w:rsid w:val="00F4670D"/>
    <w:rsid w:val="00F647A0"/>
    <w:rsid w:val="00F71ABC"/>
    <w:rsid w:val="00F900CF"/>
    <w:rsid w:val="00FB42CD"/>
    <w:rsid w:val="00FC588C"/>
    <w:rsid w:val="00FD4E84"/>
    <w:rsid w:val="00FD6244"/>
    <w:rsid w:val="00FF285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F2AEC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586C01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6C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6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7eeab17ad4e248a3678f696afbd45a2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e7f73eb0cb92bcac61b0681466c00ecb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/ADA"/>
          <xsd:enumeration value="SRO"/>
          <xsd:enumeration value="TPC Upload"/>
          <xsd:enumeration value="TPC Review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  <xsd:enumeration value="AAA TPAB edits requ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TPC Review</Project_x0020_Phase>
  </documentManagement>
</p:properties>
</file>

<file path=customXml/itemProps1.xml><?xml version="1.0" encoding="utf-8"?>
<ds:datastoreItem xmlns:ds="http://schemas.openxmlformats.org/officeDocument/2006/customXml" ds:itemID="{7E88A09F-C43A-4CE3-B39D-F615E748AD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C8CC90-7799-4D4B-8CF0-920F37FDA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0A0D82-ED08-4CEC-8A04-8937C6DD4D8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736</Words>
  <Characters>6146</Characters>
  <Application>Microsoft Office Word</Application>
  <DocSecurity>0</DocSecurity>
  <Lines>204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20</cp:revision>
  <dcterms:created xsi:type="dcterms:W3CDTF">2025-03-17T08:48:00Z</dcterms:created>
  <dcterms:modified xsi:type="dcterms:W3CDTF">2025-11-12T23:30:00Z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7b23d4e0-8732-4e47-a7a9-0712483429b0</vt:lpwstr>
  </property>
</Properties>
</file>